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38CC5" w14:textId="77777777" w:rsidR="005166E4" w:rsidRPr="008F7FAF" w:rsidRDefault="005166E4" w:rsidP="005166E4">
      <w:pPr>
        <w:spacing w:after="0" w:line="240" w:lineRule="auto"/>
        <w:ind w:right="-10"/>
        <w:jc w:val="right"/>
        <w:rPr>
          <w:szCs w:val="24"/>
        </w:rPr>
      </w:pPr>
      <w:r w:rsidRPr="008F7FAF">
        <w:rPr>
          <w:szCs w:val="24"/>
        </w:rPr>
        <w:t>EELNÕU</w:t>
      </w:r>
    </w:p>
    <w:p w14:paraId="754C4179" w14:textId="0C3A9A81" w:rsidR="005166E4" w:rsidRPr="008F7FAF" w:rsidRDefault="004F30C9" w:rsidP="005166E4">
      <w:pPr>
        <w:spacing w:after="0" w:line="240" w:lineRule="auto"/>
        <w:ind w:right="-10"/>
        <w:jc w:val="right"/>
        <w:rPr>
          <w:szCs w:val="24"/>
        </w:rPr>
      </w:pPr>
      <w:r>
        <w:rPr>
          <w:szCs w:val="24"/>
        </w:rPr>
        <w:t>20</w:t>
      </w:r>
      <w:r w:rsidR="005166E4" w:rsidRPr="008F7FAF">
        <w:rPr>
          <w:szCs w:val="24"/>
        </w:rPr>
        <w:t>.</w:t>
      </w:r>
      <w:r w:rsidR="006C0F6E">
        <w:rPr>
          <w:szCs w:val="24"/>
        </w:rPr>
        <w:t>11</w:t>
      </w:r>
      <w:r w:rsidR="005166E4" w:rsidRPr="008F7FAF">
        <w:rPr>
          <w:szCs w:val="24"/>
        </w:rPr>
        <w:t>.2025</w:t>
      </w:r>
    </w:p>
    <w:p w14:paraId="0978ABFB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756A7ABF" w14:textId="77777777" w:rsidR="005166E4" w:rsidRPr="008F7FAF" w:rsidRDefault="005166E4" w:rsidP="005166E4">
      <w:pPr>
        <w:spacing w:after="0" w:line="240" w:lineRule="auto"/>
        <w:ind w:right="-10"/>
        <w:jc w:val="center"/>
        <w:rPr>
          <w:b/>
          <w:sz w:val="32"/>
          <w:szCs w:val="32"/>
        </w:rPr>
      </w:pPr>
      <w:r w:rsidRPr="008F7FAF">
        <w:rPr>
          <w:b/>
          <w:sz w:val="32"/>
          <w:szCs w:val="32"/>
        </w:rPr>
        <w:t>Liiklusseaduse muutmise seadus</w:t>
      </w:r>
    </w:p>
    <w:p w14:paraId="10F3E4EE" w14:textId="77777777" w:rsidR="005166E4" w:rsidRPr="008F7FAF" w:rsidRDefault="005166E4" w:rsidP="005166E4">
      <w:pPr>
        <w:spacing w:after="0" w:line="240" w:lineRule="auto"/>
        <w:ind w:right="-10"/>
        <w:rPr>
          <w:szCs w:val="24"/>
        </w:rPr>
      </w:pPr>
    </w:p>
    <w:p w14:paraId="24EC8FA7" w14:textId="77777777" w:rsidR="005166E4" w:rsidRPr="008F7FAF" w:rsidRDefault="005166E4" w:rsidP="005166E4">
      <w:pPr>
        <w:spacing w:after="0" w:line="240" w:lineRule="auto"/>
        <w:ind w:right="-10"/>
        <w:rPr>
          <w:b/>
          <w:szCs w:val="24"/>
        </w:rPr>
      </w:pPr>
      <w:r w:rsidRPr="008F7FAF">
        <w:rPr>
          <w:b/>
          <w:szCs w:val="24"/>
        </w:rPr>
        <w:t>§ 1. Liiklusseaduse muutmine</w:t>
      </w:r>
    </w:p>
    <w:p w14:paraId="224FCD37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6A807EC2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  <w:r w:rsidRPr="008F7FAF">
        <w:rPr>
          <w:szCs w:val="24"/>
        </w:rPr>
        <w:t>Liiklusseaduses tehakse järgmised muudatused:</w:t>
      </w:r>
    </w:p>
    <w:p w14:paraId="5E8BD920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36159C1C" w14:textId="40014461" w:rsidR="005166E4" w:rsidRPr="008F7FAF" w:rsidRDefault="005166E4" w:rsidP="005166E4">
      <w:pPr>
        <w:spacing w:after="0" w:line="240" w:lineRule="auto"/>
        <w:rPr>
          <w:szCs w:val="24"/>
        </w:rPr>
      </w:pPr>
      <w:r w:rsidRPr="008F7FAF">
        <w:rPr>
          <w:b/>
          <w:bCs/>
          <w:szCs w:val="24"/>
        </w:rPr>
        <w:t xml:space="preserve">1)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täiendatakse lõigetega 1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>–1</w:t>
      </w:r>
      <w:r>
        <w:rPr>
          <w:szCs w:val="24"/>
          <w:vertAlign w:val="superscript"/>
        </w:rPr>
        <w:t>3</w:t>
      </w:r>
      <w:r w:rsidRPr="008F7FAF">
        <w:rPr>
          <w:szCs w:val="24"/>
        </w:rPr>
        <w:t xml:space="preserve"> järgmises sõnastuses:</w:t>
      </w:r>
    </w:p>
    <w:p w14:paraId="57E636A2" w14:textId="77777777" w:rsidR="006C0F6E" w:rsidRDefault="006C0F6E" w:rsidP="005166E4">
      <w:pPr>
        <w:spacing w:after="0" w:line="240" w:lineRule="auto"/>
        <w:ind w:left="0" w:firstLine="0"/>
        <w:rPr>
          <w:color w:val="202020"/>
          <w:szCs w:val="24"/>
        </w:rPr>
      </w:pPr>
    </w:p>
    <w:p w14:paraId="7933431D" w14:textId="1045915C" w:rsidR="005166E4" w:rsidRPr="00204251" w:rsidRDefault="005166E4" w:rsidP="005166E4">
      <w:pPr>
        <w:spacing w:after="0" w:line="240" w:lineRule="auto"/>
        <w:ind w:left="0" w:firstLine="0"/>
        <w:rPr>
          <w:color w:val="202020"/>
          <w:szCs w:val="24"/>
        </w:rPr>
      </w:pPr>
      <w:r>
        <w:rPr>
          <w:color w:val="202020"/>
          <w:szCs w:val="24"/>
        </w:rPr>
        <w:t>„</w:t>
      </w:r>
      <w:r w:rsidRPr="00204251">
        <w:rPr>
          <w:color w:val="202020"/>
          <w:szCs w:val="24"/>
        </w:rPr>
        <w:t>(</w:t>
      </w:r>
      <w:r>
        <w:rPr>
          <w:color w:val="202020"/>
          <w:szCs w:val="24"/>
        </w:rPr>
        <w:t>1</w:t>
      </w:r>
      <w:r>
        <w:rPr>
          <w:color w:val="202020"/>
          <w:szCs w:val="24"/>
          <w:vertAlign w:val="superscript"/>
        </w:rPr>
        <w:t>1</w:t>
      </w:r>
      <w:r w:rsidRPr="00204251">
        <w:rPr>
          <w:color w:val="202020"/>
          <w:szCs w:val="24"/>
        </w:rPr>
        <w:t xml:space="preserve">) </w:t>
      </w:r>
      <w:r>
        <w:rPr>
          <w:color w:val="202020"/>
          <w:szCs w:val="24"/>
        </w:rPr>
        <w:t>Erivedu võib teostada,</w:t>
      </w:r>
      <w:r w:rsidRPr="00204251">
        <w:rPr>
          <w:color w:val="202020"/>
          <w:szCs w:val="24"/>
        </w:rPr>
        <w:t xml:space="preserve"> kui:</w:t>
      </w:r>
    </w:p>
    <w:p w14:paraId="3EA2A745" w14:textId="2863E2A1" w:rsidR="005166E4" w:rsidRPr="00204251" w:rsidRDefault="005166E4" w:rsidP="005166E4">
      <w:pPr>
        <w:spacing w:after="0" w:line="240" w:lineRule="auto"/>
        <w:rPr>
          <w:color w:val="202020"/>
          <w:szCs w:val="24"/>
        </w:rPr>
      </w:pPr>
      <w:r w:rsidRPr="00204251">
        <w:rPr>
          <w:color w:val="202020"/>
          <w:szCs w:val="24"/>
        </w:rPr>
        <w:t xml:space="preserve">1) veoks kasutatava sõiduki, autorongi või </w:t>
      </w:r>
      <w:r w:rsidRPr="00F81112">
        <w:rPr>
          <w:color w:val="202020"/>
          <w:szCs w:val="24"/>
        </w:rPr>
        <w:t>masinrong</w:t>
      </w:r>
      <w:r w:rsidRPr="00204251">
        <w:rPr>
          <w:color w:val="202020"/>
          <w:szCs w:val="24"/>
        </w:rPr>
        <w:t xml:space="preserve">i </w:t>
      </w:r>
      <w:r w:rsidR="00DE560C">
        <w:rPr>
          <w:color w:val="202020"/>
          <w:szCs w:val="24"/>
        </w:rPr>
        <w:t xml:space="preserve">eripära tõttu </w:t>
      </w:r>
      <w:r w:rsidRPr="00204251">
        <w:rPr>
          <w:color w:val="202020"/>
          <w:szCs w:val="24"/>
        </w:rPr>
        <w:t>puudub võimalus vältida käesoleva seaduse § 80 lõike 3 alusel sõiduki, autorongi või masinrongi</w:t>
      </w:r>
      <w:r>
        <w:rPr>
          <w:color w:val="202020"/>
          <w:szCs w:val="24"/>
        </w:rPr>
        <w:t xml:space="preserve"> </w:t>
      </w:r>
      <w:r w:rsidRPr="00204251">
        <w:rPr>
          <w:color w:val="202020"/>
          <w:szCs w:val="24"/>
        </w:rPr>
        <w:t>masside</w:t>
      </w:r>
      <w:r>
        <w:rPr>
          <w:color w:val="202020"/>
          <w:szCs w:val="24"/>
        </w:rPr>
        <w:t>le, teljekoormustele</w:t>
      </w:r>
      <w:r w:rsidRPr="00204251">
        <w:rPr>
          <w:color w:val="202020"/>
          <w:szCs w:val="24"/>
        </w:rPr>
        <w:t xml:space="preserve"> või mõõtmete</w:t>
      </w:r>
      <w:r>
        <w:rPr>
          <w:color w:val="202020"/>
          <w:szCs w:val="24"/>
        </w:rPr>
        <w:t xml:space="preserve">le kehtestatud nõuete </w:t>
      </w:r>
      <w:r w:rsidRPr="00204251">
        <w:rPr>
          <w:color w:val="202020"/>
          <w:szCs w:val="24"/>
        </w:rPr>
        <w:t>ületamist</w:t>
      </w:r>
      <w:r w:rsidR="00F81112">
        <w:rPr>
          <w:color w:val="202020"/>
          <w:szCs w:val="24"/>
        </w:rPr>
        <w:t>,</w:t>
      </w:r>
      <w:r>
        <w:rPr>
          <w:color w:val="202020"/>
          <w:szCs w:val="24"/>
        </w:rPr>
        <w:t xml:space="preserve"> või</w:t>
      </w:r>
    </w:p>
    <w:p w14:paraId="00F7E61A" w14:textId="77777777" w:rsidR="005166E4" w:rsidRDefault="005166E4" w:rsidP="005166E4">
      <w:pPr>
        <w:spacing w:after="0" w:line="240" w:lineRule="auto"/>
        <w:ind w:left="0" w:firstLine="0"/>
        <w:rPr>
          <w:color w:val="202020"/>
          <w:szCs w:val="24"/>
        </w:rPr>
      </w:pPr>
      <w:r w:rsidRPr="00204251">
        <w:rPr>
          <w:color w:val="202020"/>
          <w:szCs w:val="24"/>
        </w:rPr>
        <w:t>2)</w:t>
      </w:r>
      <w:r>
        <w:rPr>
          <w:color w:val="202020"/>
          <w:szCs w:val="24"/>
        </w:rPr>
        <w:t xml:space="preserve"> </w:t>
      </w:r>
      <w:r w:rsidRPr="00784DC0">
        <w:rPr>
          <w:color w:val="202020"/>
          <w:szCs w:val="24"/>
        </w:rPr>
        <w:t xml:space="preserve">tegemist on jagamatu veosega, mida selle mõõtmete või massi tõttu ei saa vedada käesoleva seaduse § 80 lõike 3 alusel kehtestatud nõuetele vastava sõiduki, autorongi või masinrongiga, ilma et veose jagamine tekitaks tarbetuid kulusid või </w:t>
      </w:r>
      <w:r>
        <w:rPr>
          <w:color w:val="202020"/>
          <w:szCs w:val="24"/>
        </w:rPr>
        <w:t xml:space="preserve">selle </w:t>
      </w:r>
      <w:r w:rsidRPr="00784DC0">
        <w:rPr>
          <w:color w:val="202020"/>
          <w:szCs w:val="24"/>
        </w:rPr>
        <w:t>kahjustamise ohtu.</w:t>
      </w:r>
    </w:p>
    <w:p w14:paraId="5F946E2C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</w:p>
    <w:p w14:paraId="5C536580" w14:textId="72069E69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  <w:r w:rsidRPr="008F7FAF">
        <w:rPr>
          <w:color w:val="202020"/>
          <w:szCs w:val="24"/>
        </w:rPr>
        <w:t>(1</w:t>
      </w:r>
      <w:r>
        <w:rPr>
          <w:color w:val="202020"/>
          <w:szCs w:val="24"/>
          <w:vertAlign w:val="superscript"/>
        </w:rPr>
        <w:t>2</w:t>
      </w:r>
      <w:r w:rsidRPr="008F7FAF">
        <w:rPr>
          <w:color w:val="202020"/>
          <w:szCs w:val="24"/>
        </w:rPr>
        <w:t>) Erandina käesoleva paragrahvi lõikest 1</w:t>
      </w:r>
      <w:r w:rsidRPr="008F7FAF">
        <w:rPr>
          <w:color w:val="202020"/>
          <w:szCs w:val="24"/>
          <w:vertAlign w:val="superscript"/>
        </w:rPr>
        <w:t>1</w:t>
      </w:r>
      <w:r w:rsidRPr="008F7FAF">
        <w:rPr>
          <w:color w:val="202020"/>
          <w:szCs w:val="24"/>
        </w:rPr>
        <w:t xml:space="preserve"> võib eriveona vedada</w:t>
      </w:r>
      <w:r>
        <w:rPr>
          <w:color w:val="202020"/>
          <w:szCs w:val="24"/>
        </w:rPr>
        <w:t xml:space="preserve"> ka</w:t>
      </w:r>
      <w:r w:rsidRPr="00CF096E">
        <w:rPr>
          <w:color w:val="202020"/>
          <w:szCs w:val="24"/>
        </w:rPr>
        <w:t xml:space="preserve"> </w:t>
      </w:r>
      <w:r w:rsidRPr="008F7FAF">
        <w:rPr>
          <w:color w:val="202020"/>
          <w:szCs w:val="24"/>
        </w:rPr>
        <w:t xml:space="preserve">jagatavat veost käesoleva paragrahvi lõike 7 alusel kehtestatud tingimustel </w:t>
      </w:r>
      <w:r>
        <w:rPr>
          <w:color w:val="202020"/>
          <w:szCs w:val="24"/>
        </w:rPr>
        <w:t xml:space="preserve">ja </w:t>
      </w:r>
      <w:r w:rsidRPr="008F7FAF">
        <w:rPr>
          <w:color w:val="202020"/>
          <w:szCs w:val="24"/>
        </w:rPr>
        <w:t>sõltuvalt autorongi telgede arvust:</w:t>
      </w:r>
    </w:p>
    <w:p w14:paraId="0669BF56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  <w:r w:rsidRPr="008F7FAF">
        <w:rPr>
          <w:color w:val="202020"/>
          <w:szCs w:val="24"/>
        </w:rPr>
        <w:t>1) raskeveosena autorongi tegeliku massiga kuni 60 000 kilogrammi ja kogupikkusega kuni 20,75 meetrit;</w:t>
      </w:r>
    </w:p>
    <w:p w14:paraId="21DE05EF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  <w:r w:rsidRPr="008F7FAF">
        <w:rPr>
          <w:color w:val="202020"/>
          <w:szCs w:val="24"/>
        </w:rPr>
        <w:t>2) kuni 25,25 meetri pikkuse ja kuni 60 000 kilogrammi tegeliku massiga Euroopa moodulkontseptsiooni autorongiga.</w:t>
      </w:r>
    </w:p>
    <w:p w14:paraId="5D96646F" w14:textId="77777777" w:rsidR="005166E4" w:rsidRPr="008F7FAF" w:rsidRDefault="005166E4" w:rsidP="005166E4">
      <w:pPr>
        <w:spacing w:after="0" w:line="240" w:lineRule="auto"/>
        <w:rPr>
          <w:color w:val="202020"/>
          <w:szCs w:val="24"/>
        </w:rPr>
      </w:pPr>
    </w:p>
    <w:p w14:paraId="6D97E285" w14:textId="5F45B22D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  <w:r w:rsidRPr="008F7FAF">
        <w:rPr>
          <w:color w:val="202020"/>
          <w:szCs w:val="24"/>
        </w:rPr>
        <w:t>(1</w:t>
      </w:r>
      <w:r>
        <w:rPr>
          <w:color w:val="202020"/>
          <w:szCs w:val="24"/>
          <w:vertAlign w:val="superscript"/>
        </w:rPr>
        <w:t>3</w:t>
      </w:r>
      <w:r w:rsidRPr="008F7FAF">
        <w:rPr>
          <w:color w:val="202020"/>
          <w:szCs w:val="24"/>
        </w:rPr>
        <w:t xml:space="preserve">) Euroopa moodulkontseptsiooni autorong </w:t>
      </w:r>
      <w:r>
        <w:rPr>
          <w:color w:val="202020"/>
          <w:szCs w:val="24"/>
        </w:rPr>
        <w:t>on</w:t>
      </w:r>
      <w:r w:rsidRPr="008F7FAF">
        <w:rPr>
          <w:color w:val="202020"/>
          <w:szCs w:val="24"/>
        </w:rPr>
        <w:t xml:space="preserve"> autorong, kus vedukiga on ühendatud </w:t>
      </w:r>
      <w:r>
        <w:rPr>
          <w:color w:val="202020"/>
          <w:szCs w:val="24"/>
        </w:rPr>
        <w:t xml:space="preserve">üks või </w:t>
      </w:r>
      <w:r w:rsidRPr="008F7FAF">
        <w:rPr>
          <w:color w:val="202020"/>
          <w:szCs w:val="24"/>
        </w:rPr>
        <w:t xml:space="preserve">mitu haagist </w:t>
      </w:r>
      <w:r w:rsidR="00B47A60">
        <w:rPr>
          <w:color w:val="202020"/>
          <w:szCs w:val="24"/>
        </w:rPr>
        <w:t>ning</w:t>
      </w:r>
      <w:r w:rsidRPr="008F7FAF">
        <w:rPr>
          <w:color w:val="202020"/>
          <w:szCs w:val="24"/>
        </w:rPr>
        <w:t xml:space="preserve"> mille pikkus ja mass ületa</w:t>
      </w:r>
      <w:ins w:id="0" w:author="Moonika Kuusk - JUSTDIGI" w:date="2025-12-16T15:31:00Z" w16du:dateUtc="2025-12-16T13:31:00Z">
        <w:r w:rsidR="00EE287B">
          <w:rPr>
            <w:color w:val="202020"/>
            <w:szCs w:val="24"/>
          </w:rPr>
          <w:t>vad</w:t>
        </w:r>
      </w:ins>
      <w:del w:id="1" w:author="Moonika Kuusk - JUSTDIGI" w:date="2025-12-16T15:31:00Z" w16du:dateUtc="2025-12-16T13:31:00Z">
        <w:r w:rsidRPr="008F7FAF" w:rsidDel="00EE287B">
          <w:rPr>
            <w:color w:val="202020"/>
            <w:szCs w:val="24"/>
          </w:rPr>
          <w:delText>b</w:delText>
        </w:r>
      </w:del>
      <w:r w:rsidRPr="008F7FAF">
        <w:rPr>
          <w:color w:val="202020"/>
          <w:szCs w:val="24"/>
        </w:rPr>
        <w:t xml:space="preserve"> liiklusseaduse § 80 lõike 3 alusel kehtestatud suurimat lubatud pikkust ja massi, kuid veduk ja haagised ise vastavad</w:t>
      </w:r>
      <w:r w:rsidRPr="008F7FAF">
        <w:rPr>
          <w:szCs w:val="24"/>
        </w:rPr>
        <w:t xml:space="preserve"> </w:t>
      </w:r>
      <w:r w:rsidRPr="008F7FAF">
        <w:rPr>
          <w:color w:val="202020"/>
          <w:szCs w:val="24"/>
        </w:rPr>
        <w:t>liiklusseaduse § 80 lõike</w:t>
      </w:r>
      <w:r w:rsidR="00DE560C">
        <w:rPr>
          <w:color w:val="202020"/>
          <w:szCs w:val="24"/>
        </w:rPr>
        <w:t> </w:t>
      </w:r>
      <w:r w:rsidRPr="008F7FAF">
        <w:rPr>
          <w:color w:val="202020"/>
          <w:szCs w:val="24"/>
        </w:rPr>
        <w:t>3 alusel kehtestatud nõuetele.</w:t>
      </w:r>
      <w:r w:rsidRPr="008F7FAF">
        <w:rPr>
          <w:color w:val="000000" w:themeColor="text1"/>
          <w:szCs w:val="24"/>
        </w:rPr>
        <w:t>“;</w:t>
      </w:r>
    </w:p>
    <w:p w14:paraId="76D9ED3E" w14:textId="77777777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</w:p>
    <w:p w14:paraId="216F5724" w14:textId="77777777" w:rsidR="005166E4" w:rsidRDefault="005166E4" w:rsidP="005166E4">
      <w:pPr>
        <w:spacing w:after="0" w:line="240" w:lineRule="auto"/>
        <w:rPr>
          <w:szCs w:val="24"/>
        </w:rPr>
      </w:pPr>
      <w:r w:rsidRPr="008F7FAF">
        <w:rPr>
          <w:b/>
          <w:bCs/>
          <w:szCs w:val="24"/>
        </w:rPr>
        <w:t xml:space="preserve">2)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</w:t>
      </w:r>
      <w:r>
        <w:rPr>
          <w:szCs w:val="24"/>
        </w:rPr>
        <w:t>täiendatakse lõikega 4</w:t>
      </w:r>
      <w:r>
        <w:rPr>
          <w:szCs w:val="24"/>
          <w:vertAlign w:val="superscript"/>
        </w:rPr>
        <w:t>1</w:t>
      </w:r>
      <w:r>
        <w:rPr>
          <w:szCs w:val="24"/>
        </w:rPr>
        <w:t xml:space="preserve"> järgmises sõnastuses:</w:t>
      </w:r>
    </w:p>
    <w:p w14:paraId="41D691DF" w14:textId="77777777" w:rsidR="006C0F6E" w:rsidRDefault="006C0F6E" w:rsidP="005166E4">
      <w:pPr>
        <w:spacing w:after="0" w:line="240" w:lineRule="auto"/>
      </w:pPr>
    </w:p>
    <w:p w14:paraId="7E7D8E26" w14:textId="35CAD83E" w:rsidR="005166E4" w:rsidRPr="008F7FAF" w:rsidRDefault="005166E4" w:rsidP="005166E4">
      <w:pPr>
        <w:spacing w:after="0" w:line="240" w:lineRule="auto"/>
        <w:rPr>
          <w:color w:val="202020"/>
          <w:szCs w:val="24"/>
          <w:shd w:val="clear" w:color="auto" w:fill="FFFFFF"/>
        </w:rPr>
      </w:pPr>
      <w:r>
        <w:t>„(4</w:t>
      </w:r>
      <w:r>
        <w:rPr>
          <w:vertAlign w:val="superscript"/>
        </w:rPr>
        <w:t>1</w:t>
      </w:r>
      <w:r>
        <w:t xml:space="preserve">) Eriveo eest võetava eritasu määra võib diferentseerida autorongil kasutatavate </w:t>
      </w:r>
      <w:r w:rsidR="00DE560C">
        <w:t>lisa</w:t>
      </w:r>
      <w:r>
        <w:t>ohutussüsteemide</w:t>
      </w:r>
      <w:r w:rsidR="00DE560C">
        <w:t xml:space="preserve"> järgi</w:t>
      </w:r>
      <w:r>
        <w:t>.</w:t>
      </w:r>
      <w:r w:rsidRPr="008F7FAF">
        <w:rPr>
          <w:color w:val="202020"/>
          <w:szCs w:val="24"/>
          <w:shd w:val="clear" w:color="auto" w:fill="FFFFFF"/>
        </w:rPr>
        <w:t>“;</w:t>
      </w:r>
    </w:p>
    <w:p w14:paraId="31C3460F" w14:textId="77777777" w:rsidR="005166E4" w:rsidRPr="008F7FAF" w:rsidRDefault="005166E4" w:rsidP="005166E4">
      <w:pPr>
        <w:spacing w:after="0" w:line="240" w:lineRule="auto"/>
        <w:rPr>
          <w:szCs w:val="24"/>
        </w:rPr>
      </w:pPr>
    </w:p>
    <w:p w14:paraId="77A122A8" w14:textId="6E04A436" w:rsidR="005166E4" w:rsidRPr="008F7FAF" w:rsidRDefault="005166E4" w:rsidP="005166E4">
      <w:pPr>
        <w:spacing w:after="0" w:line="240" w:lineRule="auto"/>
        <w:rPr>
          <w:szCs w:val="24"/>
        </w:rPr>
      </w:pPr>
      <w:r>
        <w:rPr>
          <w:b/>
          <w:bCs/>
          <w:color w:val="000000" w:themeColor="text1"/>
          <w:szCs w:val="24"/>
        </w:rPr>
        <w:t>3</w:t>
      </w:r>
      <w:r w:rsidRPr="008F7FAF">
        <w:rPr>
          <w:b/>
          <w:bCs/>
          <w:color w:val="000000" w:themeColor="text1"/>
          <w:szCs w:val="24"/>
        </w:rPr>
        <w:t>)</w:t>
      </w:r>
      <w:r w:rsidRPr="008F7FAF">
        <w:rPr>
          <w:color w:val="000000" w:themeColor="text1"/>
          <w:szCs w:val="24"/>
        </w:rPr>
        <w:t xml:space="preserve">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lõige 8 tunnistatakse kehtetuks</w:t>
      </w:r>
      <w:r w:rsidRPr="008F7FAF">
        <w:rPr>
          <w:color w:val="000000" w:themeColor="text1"/>
          <w:szCs w:val="24"/>
        </w:rPr>
        <w:t>;</w:t>
      </w:r>
    </w:p>
    <w:p w14:paraId="7BBB6F54" w14:textId="77777777" w:rsidR="005166E4" w:rsidRPr="008F7FAF" w:rsidRDefault="005166E4" w:rsidP="005166E4">
      <w:pPr>
        <w:shd w:val="clear" w:color="auto" w:fill="FFFFFF" w:themeFill="background1"/>
        <w:spacing w:after="0" w:line="240" w:lineRule="auto"/>
        <w:rPr>
          <w:szCs w:val="24"/>
        </w:rPr>
      </w:pPr>
    </w:p>
    <w:p w14:paraId="60AAE3B9" w14:textId="431C95DE" w:rsidR="005166E4" w:rsidRPr="008F7FAF" w:rsidRDefault="005166E4" w:rsidP="005166E4">
      <w:pPr>
        <w:spacing w:after="0" w:line="240" w:lineRule="auto"/>
        <w:rPr>
          <w:szCs w:val="24"/>
        </w:rPr>
      </w:pPr>
      <w:r>
        <w:rPr>
          <w:b/>
          <w:bCs/>
          <w:color w:val="000000" w:themeColor="text1"/>
          <w:szCs w:val="24"/>
        </w:rPr>
        <w:t>4</w:t>
      </w:r>
      <w:r w:rsidRPr="008F7FAF">
        <w:rPr>
          <w:b/>
          <w:bCs/>
          <w:color w:val="000000" w:themeColor="text1"/>
          <w:szCs w:val="24"/>
        </w:rPr>
        <w:t>)</w:t>
      </w:r>
      <w:r w:rsidRPr="008F7FAF">
        <w:rPr>
          <w:color w:val="000000" w:themeColor="text1"/>
          <w:szCs w:val="24"/>
        </w:rPr>
        <w:t xml:space="preserve"> </w:t>
      </w:r>
      <w:r w:rsidRPr="008F7FAF">
        <w:rPr>
          <w:szCs w:val="24"/>
        </w:rPr>
        <w:t>paragrahvi 34</w:t>
      </w:r>
      <w:r w:rsidRPr="008F7FAF">
        <w:rPr>
          <w:szCs w:val="24"/>
          <w:vertAlign w:val="superscript"/>
        </w:rPr>
        <w:t>3</w:t>
      </w:r>
      <w:r w:rsidRPr="008F7FAF">
        <w:rPr>
          <w:szCs w:val="24"/>
        </w:rPr>
        <w:t xml:space="preserve"> täiendatakse lõikega 1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 xml:space="preserve"> järgmises sõnastuses:</w:t>
      </w:r>
    </w:p>
    <w:p w14:paraId="24A71234" w14:textId="77777777" w:rsidR="006C0F6E" w:rsidRDefault="006C0F6E" w:rsidP="005166E4">
      <w:pPr>
        <w:spacing w:after="0" w:line="240" w:lineRule="auto"/>
        <w:rPr>
          <w:color w:val="000000" w:themeColor="text1"/>
          <w:szCs w:val="24"/>
        </w:rPr>
      </w:pPr>
    </w:p>
    <w:p w14:paraId="6CDCAEF5" w14:textId="5FA6FF90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  <w:r w:rsidRPr="008F7FAF">
        <w:rPr>
          <w:color w:val="000000" w:themeColor="text1"/>
          <w:szCs w:val="24"/>
        </w:rPr>
        <w:t>„</w:t>
      </w:r>
      <w:r w:rsidRPr="008F7FAF">
        <w:rPr>
          <w:szCs w:val="24"/>
        </w:rPr>
        <w:t>(1</w:t>
      </w:r>
      <w:r w:rsidRPr="008F7FAF">
        <w:rPr>
          <w:szCs w:val="24"/>
          <w:vertAlign w:val="superscript"/>
        </w:rPr>
        <w:t>1</w:t>
      </w:r>
      <w:r w:rsidRPr="008F7FAF">
        <w:rPr>
          <w:szCs w:val="24"/>
        </w:rPr>
        <w:t>)</w:t>
      </w:r>
      <w:r>
        <w:t> </w:t>
      </w:r>
      <w:r w:rsidRPr="008F7FAF">
        <w:t>Kui vedaja eriluba on käesoleva paragrahvi lõike 2 alusel kehtetuks tunnistatud, ei anta talle uut luba kuni ühe aasta jooksul pärast kehtetuks tunnistamise otsust.</w:t>
      </w:r>
      <w:r w:rsidRPr="008F7FAF">
        <w:rPr>
          <w:szCs w:val="24"/>
        </w:rPr>
        <w:t>“</w:t>
      </w:r>
      <w:r w:rsidRPr="008F7FAF">
        <w:rPr>
          <w:color w:val="000000" w:themeColor="text1"/>
          <w:szCs w:val="24"/>
        </w:rPr>
        <w:t>;</w:t>
      </w:r>
    </w:p>
    <w:p w14:paraId="6930E5DC" w14:textId="77777777" w:rsidR="005166E4" w:rsidRPr="008F7FAF" w:rsidRDefault="005166E4" w:rsidP="005166E4">
      <w:pPr>
        <w:spacing w:after="0" w:line="240" w:lineRule="auto"/>
        <w:rPr>
          <w:color w:val="000000" w:themeColor="text1"/>
          <w:szCs w:val="24"/>
        </w:rPr>
      </w:pPr>
    </w:p>
    <w:p w14:paraId="13EF28AD" w14:textId="556D3F2D" w:rsidR="005166E4" w:rsidRPr="008F7FAF" w:rsidRDefault="005166E4" w:rsidP="005166E4">
      <w:pPr>
        <w:spacing w:after="0" w:line="240" w:lineRule="auto"/>
        <w:rPr>
          <w:szCs w:val="24"/>
        </w:rPr>
      </w:pPr>
      <w:r>
        <w:rPr>
          <w:b/>
          <w:bCs/>
          <w:color w:val="000000" w:themeColor="text1"/>
          <w:szCs w:val="24"/>
        </w:rPr>
        <w:t>5</w:t>
      </w:r>
      <w:r w:rsidRPr="008F7FAF">
        <w:rPr>
          <w:b/>
          <w:bCs/>
          <w:color w:val="000000" w:themeColor="text1"/>
          <w:szCs w:val="24"/>
        </w:rPr>
        <w:t>)</w:t>
      </w:r>
      <w:r>
        <w:rPr>
          <w:color w:val="000000" w:themeColor="text1"/>
          <w:szCs w:val="24"/>
        </w:rPr>
        <w:t> </w:t>
      </w:r>
      <w:r w:rsidRPr="008F7FAF">
        <w:rPr>
          <w:color w:val="000000" w:themeColor="text1"/>
          <w:szCs w:val="24"/>
        </w:rPr>
        <w:t>paragrahvi 34</w:t>
      </w:r>
      <w:r w:rsidRPr="008F7FAF">
        <w:rPr>
          <w:color w:val="000000" w:themeColor="text1"/>
          <w:szCs w:val="24"/>
          <w:vertAlign w:val="superscript"/>
        </w:rPr>
        <w:t>3</w:t>
      </w:r>
      <w:r w:rsidRPr="008F7FAF">
        <w:rPr>
          <w:color w:val="000000" w:themeColor="text1"/>
          <w:szCs w:val="24"/>
        </w:rPr>
        <w:t xml:space="preserve"> lõike 2 punkti 1 täiendatakse p</w:t>
      </w:r>
      <w:r w:rsidR="00DE560C">
        <w:rPr>
          <w:color w:val="000000" w:themeColor="text1"/>
          <w:szCs w:val="24"/>
        </w:rPr>
        <w:t>ärast</w:t>
      </w:r>
      <w:r w:rsidRPr="008F7FAF">
        <w:rPr>
          <w:color w:val="000000" w:themeColor="text1"/>
          <w:szCs w:val="24"/>
        </w:rPr>
        <w:t xml:space="preserve"> tekstiosa „ilmneb, et“ tekst</w:t>
      </w:r>
      <w:r w:rsidR="00DE560C">
        <w:rPr>
          <w:color w:val="000000" w:themeColor="text1"/>
          <w:szCs w:val="24"/>
        </w:rPr>
        <w:t>i</w:t>
      </w:r>
      <w:r w:rsidRPr="008F7FAF">
        <w:rPr>
          <w:color w:val="000000" w:themeColor="text1"/>
          <w:szCs w:val="24"/>
        </w:rPr>
        <w:t>osaga „</w:t>
      </w:r>
      <w:r w:rsidRPr="008F7FAF">
        <w:t>eriloa eest ei ole tasutud või“.</w:t>
      </w:r>
    </w:p>
    <w:p w14:paraId="5C9692D3" w14:textId="77777777" w:rsidR="00AB2B5D" w:rsidRPr="008F7FAF" w:rsidRDefault="00AB2B5D" w:rsidP="005166E4">
      <w:pPr>
        <w:shd w:val="clear" w:color="auto" w:fill="FFFFFF" w:themeFill="background1"/>
        <w:spacing w:after="0" w:line="240" w:lineRule="auto"/>
        <w:rPr>
          <w:szCs w:val="24"/>
        </w:rPr>
      </w:pPr>
    </w:p>
    <w:p w14:paraId="4731FBA8" w14:textId="77777777" w:rsidR="005166E4" w:rsidRPr="008F7FAF" w:rsidRDefault="005166E4" w:rsidP="005166E4">
      <w:pPr>
        <w:spacing w:after="0" w:line="240" w:lineRule="auto"/>
        <w:ind w:right="-10"/>
        <w:rPr>
          <w:b/>
          <w:szCs w:val="24"/>
        </w:rPr>
      </w:pPr>
      <w:r w:rsidRPr="008F7FAF">
        <w:rPr>
          <w:b/>
          <w:szCs w:val="24"/>
        </w:rPr>
        <w:t>§ 2. Seaduse jõustumine</w:t>
      </w:r>
    </w:p>
    <w:p w14:paraId="63902802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2C5BB59C" w14:textId="51284EE5" w:rsidR="005166E4" w:rsidRPr="008F7FAF" w:rsidRDefault="005166E4" w:rsidP="005166E4">
      <w:pPr>
        <w:spacing w:after="0" w:line="240" w:lineRule="auto"/>
        <w:rPr>
          <w:szCs w:val="24"/>
        </w:rPr>
      </w:pPr>
      <w:r w:rsidRPr="008F7FAF">
        <w:rPr>
          <w:color w:val="000000" w:themeColor="text1"/>
          <w:szCs w:val="24"/>
        </w:rPr>
        <w:t xml:space="preserve">Käesolev seadus </w:t>
      </w:r>
      <w:r w:rsidRPr="008F7FAF">
        <w:rPr>
          <w:color w:val="auto"/>
          <w:szCs w:val="24"/>
        </w:rPr>
        <w:t xml:space="preserve">jõustub 2026. aasta 1. </w:t>
      </w:r>
      <w:r w:rsidR="004F30C9">
        <w:rPr>
          <w:color w:val="auto"/>
          <w:szCs w:val="24"/>
        </w:rPr>
        <w:t>märtsil</w:t>
      </w:r>
      <w:r w:rsidRPr="008F7FAF">
        <w:rPr>
          <w:color w:val="auto"/>
          <w:szCs w:val="24"/>
        </w:rPr>
        <w:t>.</w:t>
      </w:r>
    </w:p>
    <w:p w14:paraId="5552F631" w14:textId="77777777" w:rsidR="005166E4" w:rsidRPr="008F7FAF" w:rsidRDefault="005166E4" w:rsidP="005166E4">
      <w:pPr>
        <w:spacing w:after="0" w:line="240" w:lineRule="auto"/>
        <w:ind w:left="0" w:right="-10" w:firstLine="0"/>
        <w:rPr>
          <w:color w:val="000000" w:themeColor="text1"/>
          <w:szCs w:val="24"/>
        </w:rPr>
      </w:pPr>
    </w:p>
    <w:p w14:paraId="6ABB8B71" w14:textId="77777777" w:rsidR="005166E4" w:rsidRPr="008F7FAF" w:rsidRDefault="005166E4" w:rsidP="005166E4">
      <w:pPr>
        <w:pStyle w:val="pealkiri0"/>
        <w:spacing w:before="0"/>
        <w:rPr>
          <w:b w:val="0"/>
        </w:rPr>
      </w:pPr>
    </w:p>
    <w:p w14:paraId="37E15F7E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5C193EC3" w14:textId="77777777" w:rsidR="005166E4" w:rsidRPr="008F7FAF" w:rsidRDefault="005166E4" w:rsidP="005166E4">
      <w:pPr>
        <w:spacing w:after="0" w:line="240" w:lineRule="auto"/>
        <w:ind w:hanging="11"/>
        <w:rPr>
          <w:szCs w:val="24"/>
        </w:rPr>
      </w:pPr>
      <w:r w:rsidRPr="008F7FAF">
        <w:rPr>
          <w:szCs w:val="24"/>
        </w:rPr>
        <w:t>Lauri Hussar</w:t>
      </w:r>
    </w:p>
    <w:p w14:paraId="4F899E73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Riigikogu esimees</w:t>
      </w:r>
    </w:p>
    <w:p w14:paraId="6D9072EC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5995BD12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Tallinn „…“ ………….. 2025</w:t>
      </w:r>
    </w:p>
    <w:p w14:paraId="608346C3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273E7DE9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 xml:space="preserve">___________________________________________________________________________ </w:t>
      </w:r>
    </w:p>
    <w:p w14:paraId="237109AB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Algatab Vabariigi Valitsus „….“ ……………. 2025</w:t>
      </w:r>
    </w:p>
    <w:p w14:paraId="428CBD89" w14:textId="77777777" w:rsidR="005166E4" w:rsidRPr="008F7FAF" w:rsidRDefault="005166E4" w:rsidP="005166E4">
      <w:pPr>
        <w:spacing w:after="0" w:line="240" w:lineRule="auto"/>
        <w:ind w:left="0" w:right="-10" w:firstLine="0"/>
        <w:rPr>
          <w:szCs w:val="24"/>
        </w:rPr>
      </w:pPr>
    </w:p>
    <w:p w14:paraId="2C50177F" w14:textId="77777777" w:rsidR="005166E4" w:rsidRPr="008F7FAF" w:rsidRDefault="005166E4" w:rsidP="005166E4">
      <w:pPr>
        <w:spacing w:after="0" w:line="240" w:lineRule="auto"/>
        <w:ind w:left="-5" w:right="-10"/>
        <w:rPr>
          <w:szCs w:val="24"/>
        </w:rPr>
      </w:pPr>
      <w:r w:rsidRPr="008F7FAF">
        <w:rPr>
          <w:szCs w:val="24"/>
        </w:rPr>
        <w:t>allkirjastatud digitaalselt</w:t>
      </w:r>
    </w:p>
    <w:p w14:paraId="17A23E1A" w14:textId="77777777" w:rsidR="005166E4" w:rsidRPr="008F7FAF" w:rsidRDefault="005166E4" w:rsidP="005166E4">
      <w:pPr>
        <w:spacing w:after="0" w:line="240" w:lineRule="auto"/>
      </w:pPr>
    </w:p>
    <w:p w14:paraId="43600827" w14:textId="77777777" w:rsidR="005C4E40" w:rsidRPr="005166E4" w:rsidRDefault="005C4E40" w:rsidP="005166E4"/>
    <w:sectPr w:rsidR="005C4E40" w:rsidRPr="005166E4" w:rsidSect="008F7FAF">
      <w:footerReference w:type="default" r:id="rId9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3C459" w14:textId="77777777" w:rsidR="00D927F0" w:rsidRDefault="00D927F0">
      <w:pPr>
        <w:spacing w:after="0" w:line="240" w:lineRule="auto"/>
      </w:pPr>
      <w:r>
        <w:separator/>
      </w:r>
    </w:p>
  </w:endnote>
  <w:endnote w:type="continuationSeparator" w:id="0">
    <w:p w14:paraId="682EE41B" w14:textId="77777777" w:rsidR="00D927F0" w:rsidRDefault="00D92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324696"/>
      <w:docPartObj>
        <w:docPartGallery w:val="Page Numbers (Bottom of Page)"/>
        <w:docPartUnique/>
      </w:docPartObj>
    </w:sdtPr>
    <w:sdtContent>
      <w:p w14:paraId="40BCDC0D" w14:textId="77777777" w:rsidR="00AF6CE1" w:rsidRDefault="00AF6CE1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  <w:p w14:paraId="2852BF75" w14:textId="77777777" w:rsidR="00AF6CE1" w:rsidRDefault="00AF6CE1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262EBE" w14:textId="77777777" w:rsidR="00D927F0" w:rsidRDefault="00D927F0">
      <w:pPr>
        <w:spacing w:after="0" w:line="240" w:lineRule="auto"/>
      </w:pPr>
      <w:r>
        <w:separator/>
      </w:r>
    </w:p>
  </w:footnote>
  <w:footnote w:type="continuationSeparator" w:id="0">
    <w:p w14:paraId="3EE2514F" w14:textId="77777777" w:rsidR="00D927F0" w:rsidRDefault="00D927F0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oonika Kuusk - JUSTDIGI">
    <w15:presenceInfo w15:providerId="AD" w15:userId="S::moonika.kuusk@justdigi.ee::98222d7a-311a-491a-9144-cc461724f7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FAF"/>
    <w:rsid w:val="000E1EE2"/>
    <w:rsid w:val="00160B23"/>
    <w:rsid w:val="001934A8"/>
    <w:rsid w:val="00207080"/>
    <w:rsid w:val="00212C12"/>
    <w:rsid w:val="00276AB5"/>
    <w:rsid w:val="002A395A"/>
    <w:rsid w:val="002E27E5"/>
    <w:rsid w:val="003067E6"/>
    <w:rsid w:val="003440CA"/>
    <w:rsid w:val="00393BDE"/>
    <w:rsid w:val="003A18B7"/>
    <w:rsid w:val="003D2BFE"/>
    <w:rsid w:val="00445505"/>
    <w:rsid w:val="004808EB"/>
    <w:rsid w:val="004F30C9"/>
    <w:rsid w:val="005166E4"/>
    <w:rsid w:val="0052445C"/>
    <w:rsid w:val="005836DD"/>
    <w:rsid w:val="005A11EC"/>
    <w:rsid w:val="005C4E40"/>
    <w:rsid w:val="005D7755"/>
    <w:rsid w:val="0062705A"/>
    <w:rsid w:val="006C0F6E"/>
    <w:rsid w:val="006D4859"/>
    <w:rsid w:val="006E07E5"/>
    <w:rsid w:val="0070364F"/>
    <w:rsid w:val="0073090F"/>
    <w:rsid w:val="007B17AB"/>
    <w:rsid w:val="007F2F78"/>
    <w:rsid w:val="00811652"/>
    <w:rsid w:val="008F157F"/>
    <w:rsid w:val="008F7FAF"/>
    <w:rsid w:val="00931538"/>
    <w:rsid w:val="0096320A"/>
    <w:rsid w:val="00971C7B"/>
    <w:rsid w:val="009817A5"/>
    <w:rsid w:val="009E357F"/>
    <w:rsid w:val="00A254AA"/>
    <w:rsid w:val="00A30E60"/>
    <w:rsid w:val="00AA323C"/>
    <w:rsid w:val="00AA3F9D"/>
    <w:rsid w:val="00AB2B5D"/>
    <w:rsid w:val="00AB44C3"/>
    <w:rsid w:val="00AF6CE1"/>
    <w:rsid w:val="00B34CB0"/>
    <w:rsid w:val="00B47A60"/>
    <w:rsid w:val="00B5521E"/>
    <w:rsid w:val="00C36C3A"/>
    <w:rsid w:val="00C52440"/>
    <w:rsid w:val="00C64BF2"/>
    <w:rsid w:val="00CC5336"/>
    <w:rsid w:val="00CE59EC"/>
    <w:rsid w:val="00CF096E"/>
    <w:rsid w:val="00D544A1"/>
    <w:rsid w:val="00D72883"/>
    <w:rsid w:val="00D927F0"/>
    <w:rsid w:val="00DE560C"/>
    <w:rsid w:val="00E00691"/>
    <w:rsid w:val="00E1557A"/>
    <w:rsid w:val="00E15BC1"/>
    <w:rsid w:val="00EE0C9D"/>
    <w:rsid w:val="00EE287B"/>
    <w:rsid w:val="00F008B3"/>
    <w:rsid w:val="00F25450"/>
    <w:rsid w:val="00F46AEF"/>
    <w:rsid w:val="00F70524"/>
    <w:rsid w:val="00F81112"/>
    <w:rsid w:val="00FB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12EE4"/>
  <w15:chartTrackingRefBased/>
  <w15:docId w15:val="{2E4A3E81-B93E-4325-89D4-7FE29E172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F7FAF"/>
    <w:pPr>
      <w:spacing w:after="16" w:line="248" w:lineRule="auto"/>
      <w:ind w:left="10" w:right="5" w:hanging="10"/>
      <w:jc w:val="both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8F7FAF"/>
    <w:pPr>
      <w:keepNext/>
      <w:keepLines/>
      <w:spacing w:before="360" w:after="80" w:line="259" w:lineRule="auto"/>
      <w:ind w:left="0" w:right="0" w:firstLine="0"/>
      <w:jc w:val="left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en-US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8F7FAF"/>
    <w:pPr>
      <w:keepNext/>
      <w:keepLines/>
      <w:spacing w:before="160" w:after="80" w:line="259" w:lineRule="auto"/>
      <w:ind w:left="0" w:right="0" w:firstLine="0"/>
      <w:jc w:val="left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en-US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F7FAF"/>
    <w:pPr>
      <w:keepNext/>
      <w:keepLines/>
      <w:spacing w:before="160" w:after="80" w:line="259" w:lineRule="auto"/>
      <w:ind w:left="0" w:right="0" w:firstLine="0"/>
      <w:jc w:val="left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en-US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8F7FAF"/>
    <w:pPr>
      <w:keepNext/>
      <w:keepLines/>
      <w:spacing w:before="80" w:after="40" w:line="259" w:lineRule="auto"/>
      <w:ind w:left="0" w:right="0" w:firstLine="0"/>
      <w:jc w:val="left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sz w:val="22"/>
      <w:lang w:eastAsia="en-US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8F7FAF"/>
    <w:pPr>
      <w:keepNext/>
      <w:keepLines/>
      <w:spacing w:before="80" w:after="40" w:line="259" w:lineRule="auto"/>
      <w:ind w:left="0" w:right="0" w:firstLine="0"/>
      <w:jc w:val="left"/>
      <w:outlineLvl w:val="4"/>
    </w:pPr>
    <w:rPr>
      <w:rFonts w:asciiTheme="minorHAnsi" w:eastAsiaTheme="majorEastAsia" w:hAnsiTheme="minorHAnsi" w:cstheme="majorBidi"/>
      <w:color w:val="0F4761" w:themeColor="accent1" w:themeShade="BF"/>
      <w:sz w:val="22"/>
      <w:lang w:eastAsia="en-US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8F7FAF"/>
    <w:pPr>
      <w:keepNext/>
      <w:keepLines/>
      <w:spacing w:before="40" w:after="0" w:line="259" w:lineRule="auto"/>
      <w:ind w:left="0" w:right="0" w:firstLine="0"/>
      <w:jc w:val="left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lang w:eastAsia="en-US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8F7FAF"/>
    <w:pPr>
      <w:keepNext/>
      <w:keepLines/>
      <w:spacing w:before="40" w:after="0" w:line="259" w:lineRule="auto"/>
      <w:ind w:left="0" w:right="0" w:firstLine="0"/>
      <w:jc w:val="left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lang w:eastAsia="en-US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8F7FAF"/>
    <w:pPr>
      <w:keepNext/>
      <w:keepLines/>
      <w:spacing w:after="0" w:line="259" w:lineRule="auto"/>
      <w:ind w:left="0" w:right="0" w:firstLine="0"/>
      <w:jc w:val="left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lang w:eastAsia="en-US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8F7FAF"/>
    <w:pPr>
      <w:keepNext/>
      <w:keepLines/>
      <w:spacing w:after="0" w:line="259" w:lineRule="auto"/>
      <w:ind w:left="0" w:right="0" w:firstLine="0"/>
      <w:jc w:val="left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8F7F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8F7F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F7F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8F7FA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8F7FA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8F7FA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8F7FA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8F7FA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8F7FA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8F7FAF"/>
    <w:pPr>
      <w:spacing w:after="80" w:line="240" w:lineRule="auto"/>
      <w:ind w:left="0" w:right="0" w:firstLine="0"/>
      <w:contextualSpacing/>
      <w:jc w:val="left"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:lang w:eastAsia="en-US"/>
    </w:rPr>
  </w:style>
  <w:style w:type="character" w:customStyle="1" w:styleId="PealkiriMrk">
    <w:name w:val="Pealkiri Märk"/>
    <w:basedOn w:val="Liguvaikefont"/>
    <w:link w:val="Pealkiri"/>
    <w:uiPriority w:val="10"/>
    <w:rsid w:val="008F7F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8F7FAF"/>
    <w:pPr>
      <w:numPr>
        <w:ilvl w:val="1"/>
      </w:numPr>
      <w:spacing w:after="160" w:line="259" w:lineRule="auto"/>
      <w:ind w:left="10" w:right="0" w:hanging="10"/>
      <w:jc w:val="left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AlapealkiriMrk">
    <w:name w:val="Alapealkiri Märk"/>
    <w:basedOn w:val="Liguvaikefont"/>
    <w:link w:val="Alapealkiri"/>
    <w:uiPriority w:val="11"/>
    <w:rsid w:val="008F7F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8F7FAF"/>
    <w:pPr>
      <w:spacing w:before="160" w:after="160" w:line="259" w:lineRule="auto"/>
      <w:ind w:left="0" w:right="0" w:firstLine="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lang w:eastAsia="en-US"/>
    </w:rPr>
  </w:style>
  <w:style w:type="character" w:customStyle="1" w:styleId="TsitaatMrk">
    <w:name w:val="Tsitaat Märk"/>
    <w:basedOn w:val="Liguvaikefont"/>
    <w:link w:val="Tsitaat"/>
    <w:uiPriority w:val="29"/>
    <w:rsid w:val="008F7FA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8F7FAF"/>
    <w:pPr>
      <w:spacing w:after="160" w:line="259" w:lineRule="auto"/>
      <w:ind w:left="720" w:right="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Selgeltmrgatavrhutus">
    <w:name w:val="Intense Emphasis"/>
    <w:basedOn w:val="Liguvaikefont"/>
    <w:uiPriority w:val="21"/>
    <w:qFormat/>
    <w:rsid w:val="008F7FA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8F7F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 w:firstLine="0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sz w:val="22"/>
      <w:lang w:eastAsia="en-US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8F7FA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8F7FAF"/>
    <w:rPr>
      <w:b/>
      <w:bCs/>
      <w:smallCaps/>
      <w:color w:val="0F4761" w:themeColor="accent1" w:themeShade="BF"/>
      <w:spacing w:val="5"/>
    </w:rPr>
  </w:style>
  <w:style w:type="paragraph" w:styleId="Jalus">
    <w:name w:val="footer"/>
    <w:basedOn w:val="Normaallaad"/>
    <w:link w:val="JalusMrk"/>
    <w:uiPriority w:val="99"/>
    <w:unhideWhenUsed/>
    <w:rsid w:val="008F7F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F7FAF"/>
    <w:rPr>
      <w:rFonts w:ascii="Times New Roman" w:eastAsia="Times New Roman" w:hAnsi="Times New Roman" w:cs="Times New Roman"/>
      <w:color w:val="000000"/>
      <w:sz w:val="24"/>
      <w:lang w:eastAsia="et-EE"/>
    </w:rPr>
  </w:style>
  <w:style w:type="paragraph" w:customStyle="1" w:styleId="pealkiri0">
    <w:name w:val="§_pealkiri"/>
    <w:basedOn w:val="Normaallaad"/>
    <w:qFormat/>
    <w:rsid w:val="008F7FAF"/>
    <w:pPr>
      <w:widowControl w:val="0"/>
      <w:autoSpaceDN w:val="0"/>
      <w:adjustRightInd w:val="0"/>
      <w:spacing w:before="240" w:after="0" w:line="240" w:lineRule="auto"/>
      <w:ind w:left="0" w:right="0" w:firstLine="0"/>
    </w:pPr>
    <w:rPr>
      <w:b/>
      <w:color w:val="auto"/>
      <w:szCs w:val="24"/>
    </w:rPr>
  </w:style>
  <w:style w:type="paragraph" w:styleId="Redaktsioon">
    <w:name w:val="Revision"/>
    <w:hidden/>
    <w:uiPriority w:val="99"/>
    <w:semiHidden/>
    <w:rsid w:val="00AF6CE1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lang w:eastAsia="et-EE"/>
    </w:rPr>
  </w:style>
  <w:style w:type="character" w:styleId="Kommentaariviide">
    <w:name w:val="annotation reference"/>
    <w:basedOn w:val="Liguvaikefont"/>
    <w:uiPriority w:val="99"/>
    <w:semiHidden/>
    <w:unhideWhenUsed/>
    <w:rsid w:val="005166E4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5166E4"/>
    <w:pPr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5166E4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81112"/>
    <w:pPr>
      <w:spacing w:after="16"/>
      <w:ind w:left="10" w:right="5" w:hanging="10"/>
      <w:jc w:val="both"/>
    </w:pPr>
    <w:rPr>
      <w:rFonts w:ascii="Times New Roman" w:eastAsia="Times New Roman" w:hAnsi="Times New Roman" w:cs="Times New Roman"/>
      <w:b/>
      <w:bCs/>
      <w:color w:val="000000"/>
      <w:lang w:eastAsia="et-EE"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81112"/>
    <w:rPr>
      <w:rFonts w:ascii="Times New Roman" w:eastAsia="Times New Roman" w:hAnsi="Times New Roman" w:cs="Times New Roman"/>
      <w:b/>
      <w:bCs/>
      <w:color w:val="000000"/>
      <w:sz w:val="20"/>
      <w:szCs w:val="20"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12C12"/>
    <w:pPr>
      <w:spacing w:after="0" w:line="240" w:lineRule="auto"/>
    </w:pPr>
    <w:rPr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12C12"/>
    <w:rPr>
      <w:rFonts w:ascii="Times New Roman" w:eastAsia="Times New Roman" w:hAnsi="Times New Roman" w:cs="Times New Roman"/>
      <w:color w:val="000000"/>
      <w:sz w:val="18"/>
      <w:szCs w:val="18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11/relationships/people" Target="people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E579B56BAECA84AA24CE2339784D7AE" ma:contentTypeVersion="13" ma:contentTypeDescription="Loo uus dokument" ma:contentTypeScope="" ma:versionID="1351b2cd066515e1b681be8be5483357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3f86006e298676c6128688407d58394d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293f50e-b80d-400a-80a1-6226c80ebbbb" xsi:nil="true"/>
    <lcf76f155ced4ddcb4097134ff3c332f xmlns="c8ae1d7c-2bd3-44b1-9ec8-2a84712b19e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D67805-EDC2-4ABE-8D51-DCBC45B2D953}"/>
</file>

<file path=customXml/itemProps2.xml><?xml version="1.0" encoding="utf-8"?>
<ds:datastoreItem xmlns:ds="http://schemas.openxmlformats.org/officeDocument/2006/customXml" ds:itemID="{86149BF6-FA5E-4361-A8B3-92246E0F2924}">
  <ds:schemaRefs>
    <ds:schemaRef ds:uri="http://schemas.microsoft.com/office/2006/metadata/properties"/>
    <ds:schemaRef ds:uri="http://schemas.microsoft.com/office/infopath/2007/PartnerControls"/>
    <ds:schemaRef ds:uri="e293f50e-b80d-400a-80a1-6226c80ebbbb"/>
    <ds:schemaRef ds:uri="c8ae1d7c-2bd3-44b1-9ec8-2a84712b19ec"/>
  </ds:schemaRefs>
</ds:datastoreItem>
</file>

<file path=customXml/itemProps3.xml><?xml version="1.0" encoding="utf-8"?>
<ds:datastoreItem xmlns:ds="http://schemas.openxmlformats.org/officeDocument/2006/customXml" ds:itemID="{944A4EBF-D7BF-4BA8-AA4E-23750E6C9E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344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LS_muutmine_EMS</vt:lpstr>
    </vt:vector>
  </TitlesOfParts>
  <Company>KeMIT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LS_muutmine_EMS</dc:title>
  <dc:subject/>
  <dc:creator>Margus Tähepõld</dc:creator>
  <dc:description/>
  <cp:lastModifiedBy>Moonika Kuusk - JUSTDIGI</cp:lastModifiedBy>
  <cp:revision>5</cp:revision>
  <dcterms:created xsi:type="dcterms:W3CDTF">2025-11-19T14:29:00Z</dcterms:created>
  <dcterms:modified xsi:type="dcterms:W3CDTF">2025-12-16T13:31:00Z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2025-10-06T07:03:28Z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2bd3c6ee-f6c8-4369-8002-b33088f741cf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  <property fmtid="{D5CDD505-2E9C-101B-9397-08002B2CF9AE}" pid="10" name="ContentTypeId">
    <vt:lpwstr>0x0101003E579B56BAECA84AA24CE2339784D7AE</vt:lpwstr>
  </property>
  <property fmtid="{D5CDD505-2E9C-101B-9397-08002B2CF9AE}" pid="11" name="MediaServiceImageTags">
    <vt:lpwstr/>
  </property>
</Properties>
</file>